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4C955582"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1FDA9F21" w:rsidR="009F00C6" w:rsidRPr="009F00C6" w:rsidRDefault="009F00C6" w:rsidP="00D638FC">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ins w:id="0" w:author="Katja Trued" w:date="2025-10-02T14:22:00Z" w16du:dateUtc="2025-10-02T12:22:00Z">
        <w:r w:rsidR="00D638FC">
          <w:rPr>
            <w:rFonts w:ascii="Calibri" w:hAnsi="Calibri" w:cs="Arial"/>
          </w:rPr>
          <w:t xml:space="preserve"> </w:t>
        </w:r>
      </w:ins>
      <w:ins w:id="1" w:author="Katja Trued" w:date="2025-10-02T14:22:00Z">
        <w:r w:rsidR="00D638FC" w:rsidRPr="00D638FC">
          <w:rPr>
            <w:rFonts w:ascii="Calibri" w:hAnsi="Calibri" w:cs="Arial"/>
            <w:i/>
            <w:highlight w:val="lightGray"/>
            <w:lang w:val="en-US"/>
          </w:rPr>
          <w:t xml:space="preserve"> </w:t>
        </w:r>
        <w:r w:rsidR="00D638FC" w:rsidRPr="00D638FC">
          <w:rPr>
            <w:rFonts w:ascii="Calibri" w:hAnsi="Calibri" w:cs="Arial"/>
            <w:b/>
            <w:bCs/>
            <w:i/>
            <w:highlight w:val="lightGray"/>
            <w:lang w:val="en-US"/>
          </w:rPr>
          <w:t>Quality Management Services: AI 4 Green Deal Project</w:t>
        </w:r>
      </w:ins>
      <w:del w:id="2" w:author="Katja Trued" w:date="2025-10-02T14:22:00Z" w16du:dateUtc="2025-10-02T12:22:00Z">
        <w:r w:rsidRPr="00206779" w:rsidDel="00D638FC">
          <w:rPr>
            <w:rFonts w:ascii="Calibri" w:hAnsi="Calibri" w:cs="Arial"/>
            <w:i/>
            <w:highlight w:val="lightGray"/>
          </w:rPr>
          <w:delText>&lt;Please include here the title of the supplier selection procedure&gt;</w:delText>
        </w:r>
      </w:del>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17FE3984"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1225FC8E"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5BD7A441" w14:textId="6D8565C4" w:rsidR="00FF4BAB" w:rsidRPr="0011009F" w:rsidRDefault="00C723D0" w:rsidP="4293FBFE">
      <w:pPr>
        <w:widowControl w:val="0"/>
        <w:spacing w:before="60" w:after="60"/>
        <w:ind w:left="142" w:hanging="142"/>
        <w:jc w:val="both"/>
        <w:rPr>
          <w:rFonts w:ascii="Calibri" w:hAnsi="Calibri" w:cs="Arial"/>
        </w:rPr>
      </w:pPr>
      <w:r w:rsidRPr="4293FBFE">
        <w:rPr>
          <w:rFonts w:ascii="Calibri" w:hAnsi="Calibri" w:cs="Arial"/>
        </w:rPr>
        <w:t>&lt;</w:t>
      </w:r>
      <w:r w:rsidR="00D261B4" w:rsidRPr="4293FBFE">
        <w:rPr>
          <w:rFonts w:ascii="Calibri" w:hAnsi="Calibri" w:cs="Arial"/>
        </w:rPr>
        <w:t>Name and position of authorised representative</w:t>
      </w:r>
      <w:r w:rsidRPr="4293FBFE">
        <w:rPr>
          <w:rFonts w:ascii="Calibri" w:hAnsi="Calibri" w:cs="Arial"/>
        </w:rPr>
        <w:t>&gt;</w:t>
      </w:r>
    </w:p>
    <w:sectPr w:rsidR="00FF4BAB" w:rsidRPr="0011009F" w:rsidSect="00F01A4C">
      <w:headerReference w:type="default" r:id="rId11"/>
      <w:footerReference w:type="default" r:id="rId12"/>
      <w:headerReference w:type="firs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71A19" w14:textId="77777777" w:rsidR="00A14BAF" w:rsidRDefault="00A14BAF">
      <w:r>
        <w:separator/>
      </w:r>
    </w:p>
  </w:endnote>
  <w:endnote w:type="continuationSeparator" w:id="0">
    <w:p w14:paraId="76C3AB02" w14:textId="77777777" w:rsidR="00A14BAF" w:rsidRDefault="00A14BAF">
      <w:r>
        <w:continuationSeparator/>
      </w:r>
    </w:p>
  </w:endnote>
  <w:endnote w:type="continuationNotice" w:id="1">
    <w:p w14:paraId="33A8CA23" w14:textId="77777777" w:rsidR="00A14BAF" w:rsidRDefault="00A14B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5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Pr="00D638FC" w:rsidRDefault="26465D65" w:rsidP="26465D65">
    <w:pPr>
      <w:pStyle w:val="Footer"/>
      <w:spacing w:after="0"/>
      <w:rPr>
        <w:rFonts w:ascii="Titillium Web Light" w:hAnsi="Titillium Web Light" w:cs="Titillium-Regular"/>
        <w:w w:val="99"/>
        <w:sz w:val="16"/>
        <w:szCs w:val="16"/>
        <w:lang w:val="en-US"/>
        <w:rPrChange w:id="3" w:author="Katja Trued" w:date="2025-10-02T14:22:00Z" w16du:dateUtc="2025-10-02T12:22:00Z">
          <w:rPr>
            <w:rFonts w:ascii="Titillium Web Light" w:hAnsi="Titillium Web Light" w:cs="Titillium-Regular"/>
            <w:w w:val="99"/>
            <w:sz w:val="16"/>
            <w:szCs w:val="16"/>
            <w:lang w:val="es-ES"/>
          </w:rPr>
        </w:rPrChange>
      </w:rPr>
    </w:pPr>
    <w:r w:rsidRPr="00D638FC">
      <w:rPr>
        <w:rFonts w:ascii="Titillium Web Light" w:hAnsi="Titillium Web Light" w:cs="Titillium-Regular"/>
        <w:color w:val="004394"/>
        <w:w w:val="99"/>
        <w:sz w:val="16"/>
        <w:szCs w:val="16"/>
        <w:lang w:val="en-US"/>
        <w:rPrChange w:id="4" w:author="Katja Trued" w:date="2025-10-02T14:22:00Z" w16du:dateUtc="2025-10-02T12:22:00Z">
          <w:rPr>
            <w:rFonts w:ascii="Titillium Web Light" w:hAnsi="Titillium Web Light" w:cs="Titillium-Regular"/>
            <w:color w:val="004394"/>
            <w:w w:val="99"/>
            <w:sz w:val="16"/>
            <w:szCs w:val="16"/>
            <w:lang w:val="es-ES"/>
          </w:rPr>
        </w:rPrChange>
      </w:rPr>
      <w:t xml:space="preserve">Company name </w:t>
    </w:r>
    <w:r w:rsidRPr="00D638FC">
      <w:rPr>
        <w:rFonts w:ascii="Titillium Web Light" w:hAnsi="Titillium Web Light" w:cs="Titillium-Regular"/>
        <w:w w:val="99"/>
        <w:sz w:val="16"/>
        <w:szCs w:val="16"/>
        <w:lang w:val="en-US"/>
        <w:rPrChange w:id="5" w:author="Katja Trued" w:date="2025-10-02T14:22:00Z" w16du:dateUtc="2025-10-02T12:22:00Z">
          <w:rPr>
            <w:rFonts w:ascii="Titillium Web Light" w:hAnsi="Titillium Web Light" w:cs="Titillium-Regular"/>
            <w:w w:val="99"/>
            <w:sz w:val="16"/>
            <w:szCs w:val="16"/>
            <w:lang w:val="es-ES"/>
          </w:rPr>
        </w:rPrChange>
      </w:rPr>
      <w:t>KIC InnoEnergy SE</w:t>
    </w:r>
  </w:p>
  <w:p w14:paraId="54F68A41" w14:textId="77777777" w:rsidR="0002726F" w:rsidRPr="00D638FC" w:rsidRDefault="26465D65" w:rsidP="26465D65">
    <w:pPr>
      <w:pStyle w:val="Footer"/>
      <w:spacing w:after="0"/>
      <w:rPr>
        <w:rFonts w:ascii="Titillium Web Light" w:hAnsi="Titillium Web Light" w:cs="Titillium-Regular"/>
        <w:w w:val="99"/>
        <w:sz w:val="16"/>
        <w:szCs w:val="16"/>
        <w:lang w:val="en-US"/>
        <w:rPrChange w:id="6" w:author="Katja Trued" w:date="2025-10-02T14:22:00Z" w16du:dateUtc="2025-10-02T12:22:00Z">
          <w:rPr>
            <w:rFonts w:ascii="Titillium Web Light" w:hAnsi="Titillium Web Light" w:cs="Titillium-Regular"/>
            <w:w w:val="99"/>
            <w:sz w:val="16"/>
            <w:szCs w:val="16"/>
            <w:lang w:val="es-ES"/>
          </w:rPr>
        </w:rPrChange>
      </w:rPr>
    </w:pPr>
    <w:r w:rsidRPr="00D638FC">
      <w:rPr>
        <w:rFonts w:ascii="Titillium Web Light" w:hAnsi="Titillium Web Light" w:cs="Titillium-Regular"/>
        <w:color w:val="004394"/>
        <w:w w:val="99"/>
        <w:sz w:val="16"/>
        <w:szCs w:val="16"/>
        <w:lang w:val="en-US"/>
        <w:rPrChange w:id="7" w:author="Katja Trued" w:date="2025-10-02T14:22:00Z" w16du:dateUtc="2025-10-02T12:22:00Z">
          <w:rPr>
            <w:rFonts w:ascii="Titillium Web Light" w:hAnsi="Titillium Web Light" w:cs="Titillium-Regular"/>
            <w:color w:val="004394"/>
            <w:w w:val="99"/>
            <w:sz w:val="16"/>
            <w:szCs w:val="16"/>
            <w:lang w:val="es-ES"/>
          </w:rPr>
        </w:rPrChange>
      </w:rPr>
      <w:t>Registered Office</w:t>
    </w:r>
    <w:r w:rsidRPr="00D638FC">
      <w:rPr>
        <w:rFonts w:ascii="Titillium Web Light" w:hAnsi="Titillium Web Light" w:cs="Titillium-Regular"/>
        <w:w w:val="99"/>
        <w:sz w:val="16"/>
        <w:szCs w:val="16"/>
        <w:lang w:val="en-US"/>
        <w:rPrChange w:id="8" w:author="Katja Trued" w:date="2025-10-02T14:22:00Z" w16du:dateUtc="2025-10-02T12:22:00Z">
          <w:rPr>
            <w:rFonts w:ascii="Titillium Web Light" w:hAnsi="Titillium Web Light" w:cs="Titillium-Regular"/>
            <w:w w:val="99"/>
            <w:sz w:val="16"/>
            <w:szCs w:val="16"/>
            <w:lang w:val="es-ES"/>
          </w:rPr>
        </w:rPrChange>
      </w:rPr>
      <w:t xml:space="preserve"> Kennispoort 6th floor · John F Kennedylaan 2 · 5612 AB Eindhoven · The Netherlands </w:t>
    </w:r>
  </w:p>
  <w:p w14:paraId="1122D554" w14:textId="77777777" w:rsidR="0002726F" w:rsidRPr="00D638FC" w:rsidRDefault="26465D65" w:rsidP="26465D65">
    <w:pPr>
      <w:pStyle w:val="Footer"/>
      <w:spacing w:after="0"/>
      <w:rPr>
        <w:rFonts w:ascii="Titillium Web Light" w:hAnsi="Titillium Web Light" w:cs="Titillium-Regular"/>
        <w:w w:val="99"/>
        <w:sz w:val="16"/>
        <w:szCs w:val="16"/>
        <w:lang w:val="en-US"/>
        <w:rPrChange w:id="9" w:author="Katja Trued" w:date="2025-10-02T14:22:00Z" w16du:dateUtc="2025-10-02T12:22:00Z">
          <w:rPr>
            <w:rFonts w:ascii="Titillium Web Light" w:hAnsi="Titillium Web Light" w:cs="Titillium-Regular"/>
            <w:w w:val="99"/>
            <w:sz w:val="16"/>
            <w:szCs w:val="16"/>
            <w:lang w:val="es-ES"/>
          </w:rPr>
        </w:rPrChange>
      </w:rPr>
    </w:pPr>
    <w:r w:rsidRPr="00D638FC">
      <w:rPr>
        <w:rFonts w:ascii="Titillium Web Light" w:hAnsi="Titillium Web Light" w:cs="Titillium-Regular"/>
        <w:color w:val="004394"/>
        <w:w w:val="99"/>
        <w:sz w:val="16"/>
        <w:szCs w:val="16"/>
        <w:lang w:val="en-US"/>
        <w:rPrChange w:id="10" w:author="Katja Trued" w:date="2025-10-02T14:22:00Z" w16du:dateUtc="2025-10-02T12:22:00Z">
          <w:rPr>
            <w:rFonts w:ascii="Titillium Web Light" w:hAnsi="Titillium Web Light" w:cs="Titillium-Regular"/>
            <w:color w:val="004394"/>
            <w:w w:val="99"/>
            <w:sz w:val="16"/>
            <w:szCs w:val="16"/>
            <w:lang w:val="es-ES"/>
          </w:rPr>
        </w:rPrChange>
      </w:rPr>
      <w:t>Chamber of Commerce registration:</w:t>
    </w:r>
    <w:r w:rsidRPr="00D638FC">
      <w:rPr>
        <w:rFonts w:ascii="Titillium Web Light" w:hAnsi="Titillium Web Light" w:cs="Titillium-Regular"/>
        <w:w w:val="99"/>
        <w:sz w:val="16"/>
        <w:szCs w:val="16"/>
        <w:lang w:val="en-US"/>
        <w:rPrChange w:id="11" w:author="Katja Trued" w:date="2025-10-02T14:22:00Z" w16du:dateUtc="2025-10-02T12:22:00Z">
          <w:rPr>
            <w:rFonts w:ascii="Titillium Web Light" w:hAnsi="Titillium Web Light" w:cs="Titillium-Regular"/>
            <w:w w:val="99"/>
            <w:sz w:val="16"/>
            <w:szCs w:val="16"/>
            <w:lang w:val="es-ES"/>
          </w:rPr>
        </w:rPrChange>
      </w:rPr>
      <w:t xml:space="preserve"> 51.41.88.86 · </w:t>
    </w:r>
    <w:r w:rsidRPr="00D638FC">
      <w:rPr>
        <w:rFonts w:ascii="Titillium Web Light" w:hAnsi="Titillium Web Light" w:cs="Titillium-Regular"/>
        <w:color w:val="004394"/>
        <w:w w:val="99"/>
        <w:sz w:val="16"/>
        <w:szCs w:val="16"/>
        <w:lang w:val="en-US"/>
        <w:rPrChange w:id="12" w:author="Katja Trued" w:date="2025-10-02T14:22:00Z" w16du:dateUtc="2025-10-02T12:22:00Z">
          <w:rPr>
            <w:rFonts w:ascii="Titillium Web Light" w:hAnsi="Titillium Web Light" w:cs="Titillium-Regular"/>
            <w:color w:val="004394"/>
            <w:w w:val="99"/>
            <w:sz w:val="16"/>
            <w:szCs w:val="16"/>
            <w:lang w:val="es-ES"/>
          </w:rPr>
        </w:rPrChange>
      </w:rPr>
      <w:t>VAT-ID</w:t>
    </w:r>
    <w:r w:rsidRPr="00D638FC">
      <w:rPr>
        <w:rFonts w:ascii="Titillium Web Light" w:hAnsi="Titillium Web Light" w:cs="Titillium-Regular"/>
        <w:w w:val="99"/>
        <w:sz w:val="16"/>
        <w:szCs w:val="16"/>
        <w:lang w:val="en-US"/>
        <w:rPrChange w:id="13" w:author="Katja Trued" w:date="2025-10-02T14:22:00Z" w16du:dateUtc="2025-10-02T12:22:00Z">
          <w:rPr>
            <w:rFonts w:ascii="Titillium Web Light" w:hAnsi="Titillium Web Light" w:cs="Titillium-Regular"/>
            <w:w w:val="99"/>
            <w:sz w:val="16"/>
            <w:szCs w:val="16"/>
            <w:lang w:val="es-ES"/>
          </w:rPr>
        </w:rPrChange>
      </w:rPr>
      <w:t xml:space="preserve"> 850 004 287 B01 · </w:t>
    </w:r>
    <w:r w:rsidRPr="00D638FC">
      <w:rPr>
        <w:rFonts w:ascii="Titillium Web Light" w:hAnsi="Titillium Web Light" w:cs="Titillium-Regular"/>
        <w:color w:val="004394"/>
        <w:w w:val="99"/>
        <w:sz w:val="16"/>
        <w:szCs w:val="16"/>
        <w:lang w:val="en-US"/>
        <w:rPrChange w:id="14" w:author="Katja Trued" w:date="2025-10-02T14:22:00Z" w16du:dateUtc="2025-10-02T12:22:00Z">
          <w:rPr>
            <w:rFonts w:ascii="Titillium Web Light" w:hAnsi="Titillium Web Light" w:cs="Titillium-Regular"/>
            <w:color w:val="004394"/>
            <w:w w:val="99"/>
            <w:sz w:val="16"/>
            <w:szCs w:val="16"/>
            <w:lang w:val="es-ES"/>
          </w:rPr>
        </w:rPrChange>
      </w:rPr>
      <w:t>Bank</w:t>
    </w:r>
    <w:r w:rsidRPr="00D638FC">
      <w:rPr>
        <w:rFonts w:ascii="Titillium Web Light" w:hAnsi="Titillium Web Light" w:cs="Titillium-Regular"/>
        <w:w w:val="99"/>
        <w:sz w:val="16"/>
        <w:szCs w:val="16"/>
        <w:lang w:val="en-US"/>
        <w:rPrChange w:id="15" w:author="Katja Trued" w:date="2025-10-02T14:22:00Z" w16du:dateUtc="2025-10-02T12:22:00Z">
          <w:rPr>
            <w:rFonts w:ascii="Titillium Web Light" w:hAnsi="Titillium Web Light" w:cs="Titillium-Regular"/>
            <w:w w:val="99"/>
            <w:sz w:val="16"/>
            <w:szCs w:val="16"/>
            <w:lang w:val="es-ES"/>
          </w:rPr>
        </w:rPrChange>
      </w:rPr>
      <w:t xml:space="preserve"> ABN Amro Bank </w:t>
    </w:r>
  </w:p>
  <w:p w14:paraId="005EB8B5" w14:textId="77777777" w:rsidR="0002726F" w:rsidRPr="00D638FC" w:rsidRDefault="26465D65" w:rsidP="26465D65">
    <w:pPr>
      <w:pStyle w:val="Footer"/>
      <w:spacing w:after="0"/>
      <w:rPr>
        <w:rFonts w:ascii="Titillium Web Light" w:hAnsi="Titillium Web Light" w:cs="Titillium-Regular"/>
        <w:w w:val="99"/>
        <w:sz w:val="16"/>
        <w:szCs w:val="16"/>
        <w:lang w:val="en-US"/>
        <w:rPrChange w:id="16" w:author="Katja Trued" w:date="2025-10-02T14:22:00Z" w16du:dateUtc="2025-10-02T12:22:00Z">
          <w:rPr>
            <w:rFonts w:ascii="Titillium Web Light" w:hAnsi="Titillium Web Light" w:cs="Titillium-Regular"/>
            <w:w w:val="99"/>
            <w:sz w:val="16"/>
            <w:szCs w:val="16"/>
            <w:lang w:val="es-ES"/>
          </w:rPr>
        </w:rPrChange>
      </w:rPr>
    </w:pPr>
    <w:r w:rsidRPr="00D638FC">
      <w:rPr>
        <w:rFonts w:ascii="Titillium Web Light" w:hAnsi="Titillium Web Light" w:cs="Titillium-Regular"/>
        <w:color w:val="004394"/>
        <w:w w:val="99"/>
        <w:sz w:val="16"/>
        <w:szCs w:val="16"/>
        <w:lang w:val="en-US"/>
        <w:rPrChange w:id="17" w:author="Katja Trued" w:date="2025-10-02T14:22:00Z" w16du:dateUtc="2025-10-02T12:22:00Z">
          <w:rPr>
            <w:rFonts w:ascii="Titillium Web Light" w:hAnsi="Titillium Web Light" w:cs="Titillium-Regular"/>
            <w:color w:val="004394"/>
            <w:w w:val="99"/>
            <w:sz w:val="16"/>
            <w:szCs w:val="16"/>
            <w:lang w:val="es-ES"/>
          </w:rPr>
        </w:rPrChange>
      </w:rPr>
      <w:t>Account number</w:t>
    </w:r>
    <w:r w:rsidRPr="00D638FC">
      <w:rPr>
        <w:rFonts w:ascii="Titillium Web Light" w:hAnsi="Titillium Web Light" w:cs="Titillium-Regular"/>
        <w:w w:val="99"/>
        <w:sz w:val="16"/>
        <w:szCs w:val="16"/>
        <w:lang w:val="en-US"/>
        <w:rPrChange w:id="18" w:author="Katja Trued" w:date="2025-10-02T14:22:00Z" w16du:dateUtc="2025-10-02T12:22:00Z">
          <w:rPr>
            <w:rFonts w:ascii="Titillium Web Light" w:hAnsi="Titillium Web Light" w:cs="Titillium-Regular"/>
            <w:w w:val="99"/>
            <w:sz w:val="16"/>
            <w:szCs w:val="16"/>
            <w:lang w:val="es-ES"/>
          </w:rPr>
        </w:rPrChange>
      </w:rPr>
      <w:t xml:space="preserve"> 465 819 958 · </w:t>
    </w:r>
    <w:r w:rsidRPr="00D638FC">
      <w:rPr>
        <w:rFonts w:ascii="Titillium Web Light" w:hAnsi="Titillium Web Light" w:cs="Titillium-Regular"/>
        <w:color w:val="004394"/>
        <w:w w:val="99"/>
        <w:sz w:val="16"/>
        <w:szCs w:val="16"/>
        <w:lang w:val="en-US"/>
        <w:rPrChange w:id="19" w:author="Katja Trued" w:date="2025-10-02T14:22:00Z" w16du:dateUtc="2025-10-02T12:22:00Z">
          <w:rPr>
            <w:rFonts w:ascii="Titillium Web Light" w:hAnsi="Titillium Web Light" w:cs="Titillium-Regular"/>
            <w:color w:val="004394"/>
            <w:w w:val="99"/>
            <w:sz w:val="16"/>
            <w:szCs w:val="16"/>
            <w:lang w:val="es-ES"/>
          </w:rPr>
        </w:rPrChange>
      </w:rPr>
      <w:t>IBAN</w:t>
    </w:r>
    <w:r w:rsidRPr="00D638FC">
      <w:rPr>
        <w:rFonts w:ascii="Titillium Web Light" w:hAnsi="Titillium Web Light" w:cs="Titillium-Regular"/>
        <w:w w:val="99"/>
        <w:sz w:val="16"/>
        <w:szCs w:val="16"/>
        <w:lang w:val="en-US"/>
        <w:rPrChange w:id="20" w:author="Katja Trued" w:date="2025-10-02T14:22:00Z" w16du:dateUtc="2025-10-02T12:22:00Z">
          <w:rPr>
            <w:rFonts w:ascii="Titillium Web Light" w:hAnsi="Titillium Web Light" w:cs="Titillium-Regular"/>
            <w:w w:val="99"/>
            <w:sz w:val="16"/>
            <w:szCs w:val="16"/>
            <w:lang w:val="es-ES"/>
          </w:rPr>
        </w:rPrChange>
      </w:rPr>
      <w:t xml:space="preserve"> NL44 ABNA 0465 8199 58 · </w:t>
    </w:r>
    <w:r w:rsidRPr="00D638FC">
      <w:rPr>
        <w:rFonts w:ascii="Titillium Web Light" w:hAnsi="Titillium Web Light" w:cs="Titillium-Regular"/>
        <w:color w:val="004394"/>
        <w:w w:val="99"/>
        <w:sz w:val="16"/>
        <w:szCs w:val="16"/>
        <w:lang w:val="en-US"/>
        <w:rPrChange w:id="21" w:author="Katja Trued" w:date="2025-10-02T14:22:00Z" w16du:dateUtc="2025-10-02T12:22:00Z">
          <w:rPr>
            <w:rFonts w:ascii="Titillium Web Light" w:hAnsi="Titillium Web Light" w:cs="Titillium-Regular"/>
            <w:color w:val="004394"/>
            <w:w w:val="99"/>
            <w:sz w:val="16"/>
            <w:szCs w:val="16"/>
            <w:lang w:val="es-ES"/>
          </w:rPr>
        </w:rPrChange>
      </w:rPr>
      <w:t>SWIFT</w:t>
    </w:r>
    <w:r w:rsidRPr="00D638FC">
      <w:rPr>
        <w:rFonts w:ascii="Titillium Web Light" w:hAnsi="Titillium Web Light" w:cs="Titillium-Regular"/>
        <w:w w:val="99"/>
        <w:sz w:val="16"/>
        <w:szCs w:val="16"/>
        <w:lang w:val="en-US"/>
        <w:rPrChange w:id="22" w:author="Katja Trued" w:date="2025-10-02T14:22:00Z" w16du:dateUtc="2025-10-02T12:22:00Z">
          <w:rPr>
            <w:rFonts w:ascii="Titillium Web Light" w:hAnsi="Titillium Web Light" w:cs="Titillium-Regular"/>
            <w:w w:val="99"/>
            <w:sz w:val="16"/>
            <w:szCs w:val="16"/>
            <w:lang w:val="es-ES"/>
          </w:rPr>
        </w:rPrChange>
      </w:rPr>
      <w:t xml:space="preserve"> ABNANL2A</w:t>
    </w:r>
  </w:p>
  <w:p w14:paraId="4CE0AC47" w14:textId="688F0007" w:rsidR="0002726F" w:rsidRDefault="4293FBFE" w:rsidP="0002726F">
    <w:pPr>
      <w:pStyle w:val="Footer"/>
      <w:spacing w:after="0"/>
      <w:rPr>
        <w:rFonts w:ascii="Calibri Light" w:hAnsi="Calibri Light"/>
        <w:sz w:val="22"/>
        <w:szCs w:val="22"/>
        <w:lang w:val="en-US" w:eastAsia="en-US"/>
      </w:rPr>
    </w:pPr>
    <w:r w:rsidRPr="00D638FC">
      <w:rPr>
        <w:rFonts w:ascii="Titillium Web Light" w:hAnsi="Titillium Web Light" w:cs="Titillium-Regular"/>
        <w:w w:val="99"/>
        <w:sz w:val="16"/>
        <w:szCs w:val="16"/>
        <w:lang w:val="en-US"/>
        <w:rPrChange w:id="23" w:author="Katja Trued" w:date="2025-10-02T14:22:00Z" w16du:dateUtc="2025-10-02T12:22:00Z">
          <w:rPr>
            <w:rFonts w:ascii="Titillium Web Light" w:hAnsi="Titillium Web Light" w:cs="Titillium-Regular"/>
            <w:w w:val="99"/>
            <w:sz w:val="16"/>
            <w:szCs w:val="16"/>
            <w:lang w:val="es-ES"/>
          </w:rPr>
        </w:rPrChange>
      </w:rPr>
      <w:t>Inno and InnoEnergy are the trading brands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A325" w14:textId="77777777" w:rsidR="00A14BAF" w:rsidRDefault="00A14BAF">
      <w:r>
        <w:separator/>
      </w:r>
    </w:p>
  </w:footnote>
  <w:footnote w:type="continuationSeparator" w:id="0">
    <w:p w14:paraId="232F9EF7" w14:textId="77777777" w:rsidR="00A14BAF" w:rsidRDefault="00A14BAF">
      <w:r>
        <w:continuationSeparator/>
      </w:r>
    </w:p>
  </w:footnote>
  <w:footnote w:type="continuationNotice" w:id="1">
    <w:p w14:paraId="07968916" w14:textId="77777777" w:rsidR="00A14BAF" w:rsidRDefault="00A14B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7194F3F" w14:paraId="256167BD" w14:textId="77777777" w:rsidTr="4293FBFE">
      <w:trPr>
        <w:trHeight w:val="300"/>
      </w:trPr>
      <w:tc>
        <w:tcPr>
          <w:tcW w:w="3210" w:type="dxa"/>
        </w:tcPr>
        <w:p w14:paraId="59F8EB45" w14:textId="547EE852" w:rsidR="17194F3F" w:rsidRDefault="17194F3F" w:rsidP="4293FBFE">
          <w:pPr>
            <w:pStyle w:val="Header"/>
            <w:ind w:left="-115"/>
          </w:pPr>
        </w:p>
      </w:tc>
      <w:tc>
        <w:tcPr>
          <w:tcW w:w="3210" w:type="dxa"/>
        </w:tcPr>
        <w:p w14:paraId="50FCFDEF" w14:textId="36775F2B" w:rsidR="17194F3F" w:rsidRDefault="17194F3F" w:rsidP="4293FBFE">
          <w:pPr>
            <w:pStyle w:val="Header"/>
            <w:jc w:val="center"/>
          </w:pPr>
        </w:p>
      </w:tc>
      <w:tc>
        <w:tcPr>
          <w:tcW w:w="3210" w:type="dxa"/>
        </w:tcPr>
        <w:p w14:paraId="66986927" w14:textId="06F47A48" w:rsidR="17194F3F" w:rsidRDefault="17194F3F" w:rsidP="4293FBFE">
          <w:pPr>
            <w:pStyle w:val="Header"/>
            <w:ind w:right="-115"/>
            <w:jc w:val="right"/>
          </w:pPr>
        </w:p>
      </w:tc>
    </w:tr>
  </w:tbl>
  <w:p w14:paraId="0A10137F" w14:textId="383A0704" w:rsidR="17194F3F" w:rsidRDefault="17194F3F" w:rsidP="4293F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0100E4D0" w:rsidR="00510FF6" w:rsidRDefault="4293FBFE">
    <w:pPr>
      <w:pStyle w:val="Header"/>
    </w:pPr>
    <w:r w:rsidRPr="00DA7482">
      <w:rPr>
        <w:color w:val="000000"/>
        <w:lang w:val="nl-NL"/>
      </w:rPr>
      <w:t xml:space="preserve"> </w:t>
    </w:r>
    <w:r w:rsidR="00DA7482" w:rsidRPr="00DA7482">
      <w:rPr>
        <w:noProof/>
        <w:lang w:val="nl-NL"/>
      </w:rPr>
      <w:drawing>
        <wp:inline distT="0" distB="0" distL="0" distR="0" wp14:anchorId="1E919517" wp14:editId="73507706">
          <wp:extent cx="927100" cy="241300"/>
          <wp:effectExtent l="0" t="0" r="6350" b="6350"/>
          <wp:docPr id="1923941344"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sidRPr="00DA7482">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ja Trued">
    <w15:presenceInfo w15:providerId="AD" w15:userId="S::katja.trued@innoenergy.com::dfd3ff9c-a55e-4d6d-a097-220642529a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76630"/>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C1C86"/>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00C0"/>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396B"/>
    <w:rsid w:val="009D425B"/>
    <w:rsid w:val="009D5892"/>
    <w:rsid w:val="009D5DF3"/>
    <w:rsid w:val="009E2C98"/>
    <w:rsid w:val="009F00C6"/>
    <w:rsid w:val="009F321F"/>
    <w:rsid w:val="009F62CC"/>
    <w:rsid w:val="00A14064"/>
    <w:rsid w:val="00A14BAF"/>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0ED6"/>
    <w:rsid w:val="00AA1B5A"/>
    <w:rsid w:val="00AA31A1"/>
    <w:rsid w:val="00AA3AFD"/>
    <w:rsid w:val="00AC5DD3"/>
    <w:rsid w:val="00AD0763"/>
    <w:rsid w:val="00AD6896"/>
    <w:rsid w:val="00AD7384"/>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0220"/>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031FB"/>
    <w:rsid w:val="00D12BDA"/>
    <w:rsid w:val="00D261B4"/>
    <w:rsid w:val="00D261B8"/>
    <w:rsid w:val="00D329BB"/>
    <w:rsid w:val="00D5236D"/>
    <w:rsid w:val="00D525C5"/>
    <w:rsid w:val="00D54426"/>
    <w:rsid w:val="00D638FC"/>
    <w:rsid w:val="00D70BA8"/>
    <w:rsid w:val="00D74596"/>
    <w:rsid w:val="00D84CF6"/>
    <w:rsid w:val="00D942CB"/>
    <w:rsid w:val="00DA04F2"/>
    <w:rsid w:val="00DA13E8"/>
    <w:rsid w:val="00DA7482"/>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132D"/>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5F33"/>
    <w:rsid w:val="00FF651B"/>
    <w:rsid w:val="17194F3F"/>
    <w:rsid w:val="26465D65"/>
    <w:rsid w:val="4293FBF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6D8ACB86-58D4-43DD-8278-4CD49658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AB337B-8FB5-408F-83CE-CA5CEC58F5FF}">
  <ds:schemaRefs>
    <ds:schemaRef ds:uri="http://purl.org/dc/elements/1.1/"/>
    <ds:schemaRef ds:uri="http://schemas.microsoft.com/office/2006/documentManagement/types"/>
    <ds:schemaRef ds:uri="372a27a6-53b0-46ec-8dae-670e1a75abf7"/>
    <ds:schemaRef ds:uri="http://schemas.openxmlformats.org/package/2006/metadata/core-properties"/>
    <ds:schemaRef ds:uri="http://purl.org/dc/dcmitype/"/>
    <ds:schemaRef ds:uri="b5f4215b-55be-4a2a-8bae-17735a9cedfd"/>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ADCC5F68-E296-4562-835F-4B26085088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4.xml><?xml version="1.0" encoding="utf-8"?>
<ds:datastoreItem xmlns:ds="http://schemas.openxmlformats.org/officeDocument/2006/customXml" ds:itemID="{6C7CDFBA-58A3-4597-9F78-4D761AA373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482</Words>
  <Characters>2701</Characters>
  <Application>Microsoft Office Word</Application>
  <DocSecurity>0</DocSecurity>
  <Lines>54</Lines>
  <Paragraphs>23</Paragraphs>
  <ScaleCrop>false</ScaleCrop>
  <Company>European Commission</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Katja Trued</cp:lastModifiedBy>
  <cp:revision>3</cp:revision>
  <cp:lastPrinted>2013-05-27T10:48:00Z</cp:lastPrinted>
  <dcterms:created xsi:type="dcterms:W3CDTF">2025-10-02T12:22:00Z</dcterms:created>
  <dcterms:modified xsi:type="dcterms:W3CDTF">2025-10-02T12:22:00Z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